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8A0CC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72B8A0CF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A0CD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A0CE" w14:textId="77777777" w:rsidR="00BC27F5" w:rsidRDefault="00F61F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308A_010</w:t>
            </w:r>
          </w:p>
        </w:tc>
      </w:tr>
      <w:tr w:rsidR="00BC27F5" w14:paraId="72B8A0D2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A0D0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A0D1" w14:textId="77777777" w:rsidR="00F61F58" w:rsidRPr="00F61F58" w:rsidRDefault="00F61F58" w:rsidP="003E621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61F58">
              <w:rPr>
                <w:b/>
                <w:sz w:val="26"/>
                <w:szCs w:val="26"/>
              </w:rPr>
              <w:t>2108388</w:t>
            </w:r>
          </w:p>
        </w:tc>
      </w:tr>
    </w:tbl>
    <w:p w14:paraId="7768556D" w14:textId="77777777" w:rsidR="00E44E9C" w:rsidRPr="00E768BF" w:rsidRDefault="00E44E9C" w:rsidP="00E44E9C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78A22AF5" w14:textId="77777777" w:rsidR="00E44E9C" w:rsidRPr="00E768BF" w:rsidRDefault="00E44E9C" w:rsidP="00E44E9C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0056FCA8" w14:textId="77777777" w:rsidR="00E44E9C" w:rsidRPr="00E768BF" w:rsidRDefault="00E44E9C" w:rsidP="00E44E9C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2427720E" w14:textId="77777777" w:rsidR="00E44E9C" w:rsidRPr="00EB40C8" w:rsidRDefault="00E44E9C" w:rsidP="00E44E9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184F3F55" w14:textId="77777777" w:rsidR="00E44E9C" w:rsidRPr="00EB40C8" w:rsidRDefault="00E44E9C" w:rsidP="00E44E9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17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72B8A0D8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2B8A0D9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2B8A0DA" w14:textId="77777777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7E6B44">
        <w:rPr>
          <w:b/>
          <w:sz w:val="26"/>
          <w:szCs w:val="26"/>
        </w:rPr>
        <w:t>МУН-2</w:t>
      </w:r>
      <w:r w:rsidR="00D91C8F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72B8A0DB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E44E9C" w14:paraId="404FC963" w14:textId="77777777" w:rsidTr="002313BF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F346" w14:textId="77777777" w:rsidR="00E44E9C" w:rsidRPr="00DA0549" w:rsidRDefault="00E44E9C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A83D" w14:textId="77777777" w:rsidR="00E44E9C" w:rsidRPr="00DA0549" w:rsidRDefault="00E44E9C" w:rsidP="002313BF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DD8A" w14:textId="77777777" w:rsidR="00E44E9C" w:rsidRPr="00DA0549" w:rsidRDefault="00E44E9C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C581" w14:textId="77777777" w:rsidR="00E44E9C" w:rsidRPr="00DA0549" w:rsidRDefault="00E44E9C" w:rsidP="002313BF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720FE5EA" w14:textId="77777777" w:rsidR="00E44E9C" w:rsidRPr="00F569C4" w:rsidRDefault="00E44E9C" w:rsidP="002313BF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2C2E" w14:textId="77777777" w:rsidR="00E44E9C" w:rsidRPr="00DA0549" w:rsidRDefault="00E44E9C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E44E9C" w14:paraId="24ABBCC0" w14:textId="77777777" w:rsidTr="002313BF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AB4A" w14:textId="77777777" w:rsidR="00E44E9C" w:rsidRPr="00DA0549" w:rsidRDefault="00E44E9C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04EE" w14:textId="77777777" w:rsidR="00E44E9C" w:rsidRPr="00DA0549" w:rsidRDefault="00E44E9C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1080" w14:textId="77777777" w:rsidR="00E44E9C" w:rsidRPr="00DA0549" w:rsidRDefault="00E44E9C" w:rsidP="002313BF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E9E0" w14:textId="77777777" w:rsidR="00E44E9C" w:rsidRPr="00DA0549" w:rsidRDefault="00E44E9C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F505" w14:textId="7A9F49A7" w:rsidR="00E44E9C" w:rsidRPr="00DA0549" w:rsidRDefault="00E44E9C" w:rsidP="002313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шт</w:t>
            </w:r>
          </w:p>
          <w:p w14:paraId="347C6E99" w14:textId="77777777" w:rsidR="00E44E9C" w:rsidRPr="00DA0549" w:rsidRDefault="00E44E9C" w:rsidP="002313BF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5569FD8D" w14:textId="77777777" w:rsidR="00E44E9C" w:rsidRDefault="00E44E9C" w:rsidP="00773399">
      <w:pPr>
        <w:ind w:firstLine="0"/>
        <w:jc w:val="center"/>
        <w:rPr>
          <w:sz w:val="24"/>
          <w:szCs w:val="24"/>
        </w:rPr>
      </w:pPr>
    </w:p>
    <w:p w14:paraId="72B8A0DC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2B8A0DD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72B8A0DE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72B8A0E3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DF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72B8A0E0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E1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E2" w14:textId="77777777" w:rsidR="001A7AC6" w:rsidRPr="001A7AC6" w:rsidRDefault="001A7AC6" w:rsidP="002E25D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7E6B44" w14:paraId="72B8A0E7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E4" w14:textId="77777777" w:rsidR="007E6B44" w:rsidRPr="007E6B44" w:rsidRDefault="007E6B44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E5" w14:textId="77777777" w:rsidR="007E6B44" w:rsidRPr="00262D6F" w:rsidRDefault="007E6B44" w:rsidP="007E6B44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92722">
              <w:rPr>
                <w:sz w:val="26"/>
                <w:szCs w:val="26"/>
              </w:rPr>
              <w:t xml:space="preserve">ЭД </w:t>
            </w:r>
            <w:r>
              <w:rPr>
                <w:sz w:val="26"/>
                <w:szCs w:val="26"/>
              </w:rPr>
              <w:t xml:space="preserve">МУН-2       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E6" w14:textId="77777777" w:rsidR="007E6B44" w:rsidRPr="001A7AC6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Вт - 120</w:t>
            </w:r>
            <w:r w:rsidR="00A65DF2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E6B44" w14:paraId="72B8A0E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E8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E9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0EA" w14:textId="77777777"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</w:t>
            </w:r>
          </w:p>
        </w:tc>
      </w:tr>
      <w:tr w:rsidR="007E6B44" w14:paraId="72B8A0E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EC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ED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EE" w14:textId="77777777" w:rsidR="007E6B44" w:rsidRPr="006C5D3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Режим работы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E6B44" w14:paraId="72B8A0F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0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1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2" w14:textId="77777777" w:rsidR="007E6B44" w:rsidRPr="001A7AC6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F30F56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- 3000</w:t>
            </w:r>
          </w:p>
        </w:tc>
      </w:tr>
      <w:tr w:rsidR="007E6B44" w14:paraId="72B8A0F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4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5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6" w14:textId="77777777" w:rsidR="007E6B44" w:rsidRPr="00D62AAF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62AAF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>
              <w:rPr>
                <w:color w:val="000000"/>
                <w:sz w:val="24"/>
                <w:szCs w:val="24"/>
              </w:rPr>
              <w:t>4,4</w:t>
            </w:r>
          </w:p>
        </w:tc>
      </w:tr>
      <w:tr w:rsidR="007E6B44" w14:paraId="72B8A0F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8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9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A" w14:textId="77777777" w:rsidR="007E6B44" w:rsidRPr="00965DFE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792722">
              <w:rPr>
                <w:sz w:val="26"/>
                <w:szCs w:val="26"/>
              </w:rPr>
              <w:t>IM1001</w:t>
            </w:r>
          </w:p>
        </w:tc>
      </w:tr>
      <w:tr w:rsidR="007E6B44" w14:paraId="72B8A0F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C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D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A0FE" w14:textId="77777777" w:rsidR="007E6B44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– </w:t>
            </w:r>
            <w:r w:rsidRPr="00965DFE"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ХЛ4</w:t>
            </w:r>
          </w:p>
        </w:tc>
      </w:tr>
      <w:tr w:rsidR="007E6B44" w14:paraId="72B8A103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100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101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102" w14:textId="77777777" w:rsidR="007E6B44" w:rsidRDefault="007E6B44" w:rsidP="00B9402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E4AFD">
              <w:rPr>
                <w:color w:val="000000"/>
                <w:sz w:val="24"/>
                <w:szCs w:val="24"/>
              </w:rPr>
              <w:t xml:space="preserve">Система охлаждения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1E4AFD">
              <w:rPr>
                <w:color w:val="000000"/>
                <w:sz w:val="24"/>
                <w:szCs w:val="24"/>
              </w:rPr>
              <w:t>1СА0141</w:t>
            </w:r>
          </w:p>
        </w:tc>
      </w:tr>
      <w:tr w:rsidR="007E6B44" w14:paraId="72B8A107" w14:textId="77777777" w:rsidTr="008C7686">
        <w:trPr>
          <w:trHeight w:val="431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104" w14:textId="77777777" w:rsidR="007E6B44" w:rsidRPr="001A7AC6" w:rsidRDefault="007E6B4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105" w14:textId="77777777" w:rsidR="007E6B44" w:rsidRPr="001A7AC6" w:rsidRDefault="007E6B4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A106" w14:textId="77777777" w:rsidR="007E6B44" w:rsidRPr="006C5D3E" w:rsidRDefault="007E6B44" w:rsidP="00A2651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>
              <w:rPr>
                <w:color w:val="000000"/>
                <w:sz w:val="24"/>
                <w:szCs w:val="24"/>
                <w:lang w:val="en-US"/>
              </w:rPr>
              <w:t>IP</w:t>
            </w:r>
            <w:r w:rsidRPr="006C5D3E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75345A" w:rsidRPr="0000261E" w14:paraId="72B8A10A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72B8A108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72B8A109" w14:textId="77777777" w:rsidR="0075345A" w:rsidRPr="00B00607" w:rsidRDefault="0075345A" w:rsidP="00B0060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00607">
              <w:rPr>
                <w:color w:val="000000"/>
                <w:sz w:val="24"/>
                <w:szCs w:val="24"/>
              </w:rPr>
              <w:t>+</w:t>
            </w:r>
            <w:r w:rsidR="00B0060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378AA" w:rsidRPr="0000261E" w14:paraId="72B8A10D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72B8A10B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72B8A10C" w14:textId="77777777" w:rsidR="00D378AA" w:rsidRPr="00B00607" w:rsidRDefault="00B00607" w:rsidP="00B0060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+35</w:t>
            </w:r>
          </w:p>
        </w:tc>
      </w:tr>
      <w:tr w:rsidR="00D378AA" w:rsidRPr="001313C2" w14:paraId="72B8A110" w14:textId="77777777" w:rsidTr="00B006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1"/>
        </w:trPr>
        <w:tc>
          <w:tcPr>
            <w:tcW w:w="3313" w:type="pct"/>
            <w:gridSpan w:val="3"/>
            <w:shd w:val="clear" w:color="000000" w:fill="FFFFFF"/>
          </w:tcPr>
          <w:p w14:paraId="72B8A10E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14:paraId="72B8A10F" w14:textId="77777777" w:rsidR="00D378AA" w:rsidRPr="001313C2" w:rsidRDefault="004857F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72B8A113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72B8A111" w14:textId="77777777"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14:paraId="72B8A112" w14:textId="77777777" w:rsidR="00D378AA" w:rsidRPr="001313C2" w:rsidRDefault="00D378AA" w:rsidP="00BD26B0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72B8A114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2B8A115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72B8A116" w14:textId="77777777" w:rsidR="001F30F4" w:rsidRDefault="00751FAA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30F4">
        <w:rPr>
          <w:sz w:val="24"/>
          <w:szCs w:val="24"/>
        </w:rPr>
        <w:t>К</w:t>
      </w:r>
      <w:r w:rsidR="001F30F4" w:rsidRPr="00751FAA">
        <w:rPr>
          <w:sz w:val="24"/>
          <w:szCs w:val="24"/>
        </w:rPr>
        <w:t xml:space="preserve"> поставке допуска</w:t>
      </w:r>
      <w:r w:rsidR="001F30F4">
        <w:rPr>
          <w:sz w:val="24"/>
          <w:szCs w:val="24"/>
        </w:rPr>
        <w:t>ю</w:t>
      </w:r>
      <w:r w:rsidR="001F30F4" w:rsidRPr="00751FAA">
        <w:rPr>
          <w:sz w:val="24"/>
          <w:szCs w:val="24"/>
        </w:rPr>
        <w:t xml:space="preserve">тся </w:t>
      </w:r>
      <w:r w:rsidR="001F30F4">
        <w:rPr>
          <w:sz w:val="24"/>
          <w:szCs w:val="24"/>
        </w:rPr>
        <w:t>электродвигатели</w:t>
      </w:r>
      <w:r w:rsidR="001F30F4" w:rsidRPr="00751FAA">
        <w:rPr>
          <w:sz w:val="24"/>
          <w:szCs w:val="24"/>
        </w:rPr>
        <w:t>, отвечающ</w:t>
      </w:r>
      <w:r w:rsidR="001F30F4">
        <w:rPr>
          <w:sz w:val="24"/>
          <w:szCs w:val="24"/>
        </w:rPr>
        <w:t>и</w:t>
      </w:r>
      <w:r w:rsidR="001F30F4" w:rsidRPr="00751FAA">
        <w:rPr>
          <w:sz w:val="24"/>
          <w:szCs w:val="24"/>
        </w:rPr>
        <w:t>е следующим требованиям</w:t>
      </w:r>
      <w:r w:rsidR="001F30F4">
        <w:rPr>
          <w:sz w:val="24"/>
          <w:szCs w:val="24"/>
        </w:rPr>
        <w:t>:</w:t>
      </w:r>
    </w:p>
    <w:p w14:paraId="72B8A117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продукция должна быть новой, ранее не использованной;</w:t>
      </w:r>
    </w:p>
    <w:p w14:paraId="72B8A118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72B8A119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72B8A11A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2B8A11B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72B8A11C" w14:textId="7198D59F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E44E9C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72B8A11D" w14:textId="32481F3C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</w:t>
      </w:r>
      <w:r w:rsidR="00E44E9C">
        <w:rPr>
          <w:sz w:val="24"/>
          <w:szCs w:val="24"/>
        </w:rPr>
        <w:t xml:space="preserve"> впервые поставляемое для нужд П</w:t>
      </w:r>
      <w:r w:rsidRPr="00751FAA">
        <w:rPr>
          <w:sz w:val="24"/>
          <w:szCs w:val="24"/>
        </w:rPr>
        <w:t>АО «МРСК Центра», должно иметь положительное заключ</w:t>
      </w:r>
      <w:r w:rsidR="00E44E9C">
        <w:rPr>
          <w:sz w:val="24"/>
          <w:szCs w:val="24"/>
        </w:rPr>
        <w:t>ение об опытной эксплуатации в 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2B8A11E" w14:textId="71C8998C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 не использова</w:t>
      </w:r>
      <w:r w:rsidR="00E44E9C">
        <w:rPr>
          <w:sz w:val="24"/>
          <w:szCs w:val="24"/>
        </w:rPr>
        <w:t>вшееся ранее на энергообъектах 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72B8A11F" w14:textId="1618C6C4" w:rsidR="001F30F4" w:rsidRPr="004C22DB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</w:t>
      </w:r>
      <w:r w:rsidR="00E44E9C">
        <w:rPr>
          <w:sz w:val="24"/>
          <w:szCs w:val="24"/>
        </w:rPr>
        <w:t>ебованиям технической политики П</w:t>
      </w:r>
      <w:r>
        <w:rPr>
          <w:sz w:val="24"/>
          <w:szCs w:val="24"/>
        </w:rPr>
        <w:t>АО «Россети»;</w:t>
      </w:r>
    </w:p>
    <w:p w14:paraId="72B8A120" w14:textId="77777777" w:rsidR="001F30F4" w:rsidRDefault="001F30F4" w:rsidP="001F30F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72B8A121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72B8A122" w14:textId="375CF1D1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E44E9C">
        <w:rPr>
          <w:sz w:val="24"/>
          <w:szCs w:val="24"/>
        </w:rPr>
        <w:t>ического оборудования для нужд 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2B8A123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72B8A124" w14:textId="77777777" w:rsidR="001F30F4" w:rsidRPr="00751FAA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72B8A125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72B8A126" w14:textId="77777777" w:rsidR="001F30F4" w:rsidRP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F30F4">
        <w:rPr>
          <w:sz w:val="24"/>
          <w:szCs w:val="24"/>
        </w:rPr>
        <w:t>-     ГОСТ 16264.3-85 «Двигатели коллекторные. Общие технические условия».</w:t>
      </w:r>
    </w:p>
    <w:p w14:paraId="72B8A127" w14:textId="77777777" w:rsidR="001F30F4" w:rsidRPr="005F0BD2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72B8A128" w14:textId="77777777"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 xml:space="preserve">Изделия электротехнические. Хранение, транспортирование, временная противокоррозионная защита, упаковка. Общие требования </w:t>
      </w:r>
      <w:r w:rsidRPr="00412C6F">
        <w:rPr>
          <w:sz w:val="24"/>
          <w:szCs w:val="24"/>
        </w:rPr>
        <w:lastRenderedPageBreak/>
        <w:t>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72B8A129" w14:textId="77777777" w:rsidR="001F30F4" w:rsidRDefault="001F30F4" w:rsidP="001F30F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72B8A12A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72B8A12B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14:paraId="72B8A12C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26515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72B8A12D" w14:textId="77777777" w:rsidR="00427E63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</w:t>
      </w:r>
      <w:r w:rsidR="00BC2B64">
        <w:rPr>
          <w:sz w:val="24"/>
          <w:szCs w:val="24"/>
        </w:rPr>
        <w:t xml:space="preserve"> в сборке</w:t>
      </w:r>
      <w:r w:rsidRPr="00321CCE">
        <w:rPr>
          <w:sz w:val="24"/>
          <w:szCs w:val="24"/>
        </w:rPr>
        <w:t>;</w:t>
      </w:r>
    </w:p>
    <w:p w14:paraId="72B8A12E" w14:textId="77777777"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72B8A12F" w14:textId="77777777" w:rsidR="00427E63" w:rsidRPr="00321CCE" w:rsidRDefault="00427E63" w:rsidP="00427E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72B8A130" w14:textId="77777777" w:rsidR="00427E63" w:rsidRPr="00321CCE" w:rsidRDefault="00427E63" w:rsidP="00427E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72B8A131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2B8A132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72B8A133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26515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72B8A134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2B8A135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2B8A136" w14:textId="77777777" w:rsidR="001F30F4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14:paraId="72B8A137" w14:textId="77777777" w:rsidR="001F30F4" w:rsidRPr="0061281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2B8A138" w14:textId="77777777" w:rsidR="001F30F4" w:rsidRPr="004D4E32" w:rsidRDefault="001F30F4" w:rsidP="001F30F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2B8A139" w14:textId="77777777" w:rsidR="001F30F4" w:rsidRPr="00530F83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72B8A13A" w14:textId="77777777"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72B8A13B" w14:textId="77777777" w:rsidR="001F30F4" w:rsidRPr="00A74D8D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72B8A13C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14:paraId="72B8A13D" w14:textId="77777777" w:rsidR="001F30F4" w:rsidRPr="006B1321" w:rsidRDefault="001F30F4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72B8A13E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72B8A13F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72B8A140" w14:textId="77777777" w:rsidR="001F30F4" w:rsidRPr="00530F83" w:rsidRDefault="001F30F4" w:rsidP="001F30F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72B8A141" w14:textId="77777777" w:rsidR="001F30F4" w:rsidRPr="00530F83" w:rsidRDefault="001F30F4" w:rsidP="001F30F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72B8A142" w14:textId="77777777" w:rsidR="001F30F4" w:rsidRDefault="001F30F4" w:rsidP="001F30F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72B8A143" w14:textId="77777777" w:rsidR="001F30F4" w:rsidRDefault="001F30F4" w:rsidP="001F30F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72B8A144" w14:textId="77777777" w:rsidR="001F30F4" w:rsidRPr="00BB6EA4" w:rsidRDefault="001F30F4" w:rsidP="001F30F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72B8A145" w14:textId="0B9EDD47" w:rsidR="001F30F4" w:rsidRDefault="001F30F4" w:rsidP="001F30F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E44E9C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72B8A146" w14:textId="77777777"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2B8A147" w14:textId="77777777" w:rsidR="001F30F4" w:rsidRDefault="001F30F4" w:rsidP="001F30F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2B8A148" w14:textId="77777777" w:rsidR="001F30F4" w:rsidRDefault="001F30F4" w:rsidP="001F30F4">
      <w:pPr>
        <w:rPr>
          <w:sz w:val="26"/>
          <w:szCs w:val="26"/>
        </w:rPr>
      </w:pPr>
    </w:p>
    <w:p w14:paraId="72B8A149" w14:textId="77777777" w:rsidR="001F30F4" w:rsidRDefault="001F30F4" w:rsidP="001F30F4">
      <w:pPr>
        <w:rPr>
          <w:sz w:val="26"/>
          <w:szCs w:val="26"/>
        </w:rPr>
      </w:pPr>
    </w:p>
    <w:p w14:paraId="652E7B95" w14:textId="77777777" w:rsidR="00E44E9C" w:rsidRPr="00F17F95" w:rsidRDefault="00E44E9C" w:rsidP="00E44E9C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4347FC10" w14:textId="77777777" w:rsidR="00E44E9C" w:rsidRPr="004C6128" w:rsidRDefault="00E44E9C" w:rsidP="00E44E9C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72B8A14C" w14:textId="77777777" w:rsidR="00451C4D" w:rsidRDefault="00451C4D" w:rsidP="001F30F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</w:p>
    <w:p w14:paraId="72B8A14D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2B8A14E" w14:textId="77777777" w:rsidR="008A5CA5" w:rsidRPr="00612811" w:rsidRDefault="001F30F4" w:rsidP="001F30F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</w:t>
      </w: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33DDD" w14:textId="77777777" w:rsidR="007F14DC" w:rsidRDefault="007F14DC">
      <w:r>
        <w:separator/>
      </w:r>
    </w:p>
  </w:endnote>
  <w:endnote w:type="continuationSeparator" w:id="0">
    <w:p w14:paraId="20126454" w14:textId="77777777" w:rsidR="007F14DC" w:rsidRDefault="007F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F28D6" w14:textId="77777777" w:rsidR="007F14DC" w:rsidRDefault="007F14DC">
      <w:r>
        <w:separator/>
      </w:r>
    </w:p>
  </w:footnote>
  <w:footnote w:type="continuationSeparator" w:id="0">
    <w:p w14:paraId="4560F311" w14:textId="77777777" w:rsidR="007F14DC" w:rsidRDefault="007F1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8A153" w14:textId="77777777"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2B8A154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F6B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944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75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39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3C1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3C21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2D45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87863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E6B44"/>
    <w:rsid w:val="007F0742"/>
    <w:rsid w:val="007F14DC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5B3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6515"/>
    <w:rsid w:val="00A27203"/>
    <w:rsid w:val="00A27559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698A"/>
    <w:rsid w:val="00A57AE8"/>
    <w:rsid w:val="00A603CB"/>
    <w:rsid w:val="00A60A6E"/>
    <w:rsid w:val="00A61E88"/>
    <w:rsid w:val="00A65193"/>
    <w:rsid w:val="00A65DF2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54A3"/>
    <w:rsid w:val="00A86855"/>
    <w:rsid w:val="00A87061"/>
    <w:rsid w:val="00A90F72"/>
    <w:rsid w:val="00A93000"/>
    <w:rsid w:val="00A937CA"/>
    <w:rsid w:val="00A97BB7"/>
    <w:rsid w:val="00A97E27"/>
    <w:rsid w:val="00AA0527"/>
    <w:rsid w:val="00AA0C8B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D76D9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37461"/>
    <w:rsid w:val="00B4184D"/>
    <w:rsid w:val="00B42BD5"/>
    <w:rsid w:val="00B43052"/>
    <w:rsid w:val="00B45886"/>
    <w:rsid w:val="00B45EAF"/>
    <w:rsid w:val="00B47B70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0563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2F4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E6F7A"/>
    <w:rsid w:val="00CF04E4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A29"/>
    <w:rsid w:val="00D728D9"/>
    <w:rsid w:val="00D7328A"/>
    <w:rsid w:val="00D73CA5"/>
    <w:rsid w:val="00D74B1E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36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013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4E9C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1F58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2C6D"/>
    <w:rsid w:val="00F93B1C"/>
    <w:rsid w:val="00F95B3C"/>
    <w:rsid w:val="00F969B1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8A0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9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Абзац списка Знак"/>
    <w:link w:val="ad"/>
    <w:uiPriority w:val="34"/>
    <w:rsid w:val="00E44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9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Абзац списка Знак"/>
    <w:link w:val="ad"/>
    <w:uiPriority w:val="34"/>
    <w:rsid w:val="00E44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63970-0AF1-4A36-B8F2-1A0EACC291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9B20C24B-2448-4F65-9137-ECAB526A0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Петрухина Елена Анатольевна</cp:lastModifiedBy>
  <cp:revision>3</cp:revision>
  <cp:lastPrinted>2010-09-30T13:29:00Z</cp:lastPrinted>
  <dcterms:created xsi:type="dcterms:W3CDTF">2019-10-16T13:06:00Z</dcterms:created>
  <dcterms:modified xsi:type="dcterms:W3CDTF">2019-10-17T06:04:00Z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